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6E2" w:rsidRPr="00804CF7" w:rsidRDefault="006706E2" w:rsidP="00E658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r w:rsidRPr="00804CF7">
        <w:rPr>
          <w:rFonts w:ascii="Arial" w:hAnsi="Arial" w:cs="Arial"/>
          <w:b/>
          <w:bCs/>
        </w:rPr>
        <w:t xml:space="preserve">ATTACHMENT </w:t>
      </w:r>
      <w:r w:rsidR="00F52CCD">
        <w:rPr>
          <w:rFonts w:ascii="Arial" w:hAnsi="Arial" w:cs="Arial"/>
          <w:b/>
          <w:bCs/>
        </w:rPr>
        <w:t>82002</w:t>
      </w:r>
      <w:r w:rsidRPr="00804CF7">
        <w:rPr>
          <w:rFonts w:ascii="Arial" w:hAnsi="Arial" w:cs="Arial"/>
          <w:b/>
          <w:bCs/>
        </w:rPr>
        <w:t>.0</w:t>
      </w:r>
      <w:r w:rsidR="00C77221">
        <w:rPr>
          <w:rFonts w:ascii="Arial" w:hAnsi="Arial" w:cs="Arial"/>
          <w:b/>
          <w:bCs/>
        </w:rPr>
        <w:t>6</w:t>
      </w:r>
    </w:p>
    <w:p w:rsidR="006706E2" w:rsidRPr="00804CF7" w:rsidRDefault="006706E2" w:rsidP="0080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6706E2" w:rsidRPr="002A6DEC" w:rsidRDefault="00B6426C" w:rsidP="00E658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r w:rsidRPr="002A6DEC">
        <w:rPr>
          <w:rFonts w:ascii="Arial" w:hAnsi="Arial" w:cs="Arial"/>
        </w:rPr>
        <w:t xml:space="preserve">EMERGENCY RESPONSE ORGANIZATION, DOSE ASSESSMENT </w:t>
      </w:r>
      <w:r w:rsidR="006706E2" w:rsidRPr="002A6DEC">
        <w:rPr>
          <w:rFonts w:ascii="Arial" w:hAnsi="Arial" w:cs="Arial"/>
        </w:rPr>
        <w:t>DRILLS</w:t>
      </w:r>
      <w:r w:rsidR="001475C6" w:rsidRPr="002A6DEC">
        <w:rPr>
          <w:rFonts w:ascii="Arial" w:hAnsi="Arial" w:cs="Arial"/>
        </w:rPr>
        <w:t xml:space="preserve"> </w:t>
      </w:r>
    </w:p>
    <w:p w:rsidR="006706E2" w:rsidRPr="002A6DEC" w:rsidRDefault="006706E2" w:rsidP="0080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2A6DEC" w:rsidRDefault="006706E2" w:rsidP="0080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2A6DEC" w:rsidRDefault="00F52CCD" w:rsidP="001475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00C77221" w:rsidRPr="002A6DEC">
        <w:rPr>
          <w:rFonts w:ascii="Arial" w:hAnsi="Arial" w:cs="Arial"/>
        </w:rPr>
        <w:t>.06</w:t>
      </w:r>
      <w:r w:rsidR="006706E2" w:rsidRPr="002A6DEC">
        <w:rPr>
          <w:rFonts w:ascii="Arial" w:hAnsi="Arial" w:cs="Arial"/>
        </w:rPr>
        <w:t>-01</w:t>
      </w:r>
      <w:r w:rsidR="006706E2" w:rsidRPr="002A6DEC">
        <w:rPr>
          <w:rFonts w:ascii="Arial" w:hAnsi="Arial" w:cs="Arial"/>
        </w:rPr>
        <w:tab/>
        <w:t>INSPECTION OBJECTIVES</w:t>
      </w:r>
    </w:p>
    <w:p w:rsidR="006706E2" w:rsidRPr="002A6DEC"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B3840" w:rsidRPr="002A6DEC" w:rsidRDefault="00DB3840" w:rsidP="00DB38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bookmarkStart w:id="0" w:name="OLE_LINK1"/>
      <w:bookmarkStart w:id="1" w:name="OLE_LINK2"/>
      <w:r w:rsidRPr="002A6DEC">
        <w:rPr>
          <w:rFonts w:ascii="Arial" w:hAnsi="Arial" w:cs="Arial"/>
        </w:rPr>
        <w:t xml:space="preserve">To verify, prior to fuel load of the plant, the </w:t>
      </w:r>
      <w:r w:rsidR="00B6426C" w:rsidRPr="002A6DEC">
        <w:rPr>
          <w:rFonts w:ascii="Arial" w:hAnsi="Arial" w:cs="Arial"/>
        </w:rPr>
        <w:t xml:space="preserve">adequacy </w:t>
      </w:r>
      <w:r w:rsidRPr="002A6DEC">
        <w:rPr>
          <w:rFonts w:ascii="Arial" w:hAnsi="Arial" w:cs="Arial"/>
        </w:rPr>
        <w:t xml:space="preserve">of the </w:t>
      </w:r>
      <w:r w:rsidR="00B6426C" w:rsidRPr="002A6DEC">
        <w:rPr>
          <w:rFonts w:ascii="Arial" w:hAnsi="Arial" w:cs="Arial"/>
        </w:rPr>
        <w:t xml:space="preserve">licensee’s </w:t>
      </w:r>
      <w:r w:rsidRPr="002A6DEC">
        <w:rPr>
          <w:rFonts w:ascii="Arial" w:hAnsi="Arial" w:cs="Arial"/>
        </w:rPr>
        <w:t>Emergency</w:t>
      </w:r>
      <w:r w:rsidR="00443090" w:rsidRPr="002A6DEC">
        <w:rPr>
          <w:rFonts w:ascii="Arial" w:hAnsi="Arial" w:cs="Arial"/>
        </w:rPr>
        <w:t xml:space="preserve"> Response Organization (ERO) Dose Assessment </w:t>
      </w:r>
      <w:r w:rsidRPr="002A6DEC">
        <w:rPr>
          <w:rFonts w:ascii="Arial" w:hAnsi="Arial" w:cs="Arial"/>
        </w:rPr>
        <w:t>Program</w:t>
      </w:r>
      <w:r w:rsidR="00443090" w:rsidRPr="002A6DEC">
        <w:rPr>
          <w:rFonts w:ascii="Arial" w:hAnsi="Arial" w:cs="Arial"/>
        </w:rPr>
        <w:t xml:space="preserve">; to ensure </w:t>
      </w:r>
      <w:r w:rsidRPr="002A6DEC">
        <w:rPr>
          <w:rFonts w:ascii="Arial" w:hAnsi="Arial" w:cs="Arial"/>
        </w:rPr>
        <w:t xml:space="preserve">its ability to transition to monitoring </w:t>
      </w:r>
      <w:r w:rsidR="005C2916" w:rsidRPr="002A6DEC">
        <w:rPr>
          <w:rFonts w:ascii="Arial" w:hAnsi="Arial" w:cs="Arial"/>
        </w:rPr>
        <w:t>under</w:t>
      </w:r>
      <w:r w:rsidRPr="002A6DEC">
        <w:rPr>
          <w:rFonts w:ascii="Arial" w:hAnsi="Arial" w:cs="Arial"/>
        </w:rPr>
        <w:t xml:space="preserve"> the reactor oversight process.</w:t>
      </w:r>
    </w:p>
    <w:p w:rsidR="00D916AB" w:rsidRPr="002A6DEC" w:rsidRDefault="00D916AB"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bookmarkEnd w:id="0"/>
    <w:bookmarkEnd w:id="1"/>
    <w:p w:rsidR="006706E2" w:rsidRPr="002A6DEC"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2A6DEC" w:rsidRDefault="00F52CCD" w:rsidP="001475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006706E2" w:rsidRPr="002A6DEC">
        <w:rPr>
          <w:rFonts w:ascii="Arial" w:hAnsi="Arial" w:cs="Arial"/>
        </w:rPr>
        <w:t>.0</w:t>
      </w:r>
      <w:r w:rsidR="00C77221" w:rsidRPr="002A6DEC">
        <w:rPr>
          <w:rFonts w:ascii="Arial" w:hAnsi="Arial" w:cs="Arial"/>
        </w:rPr>
        <w:t>6</w:t>
      </w:r>
      <w:r w:rsidR="006706E2" w:rsidRPr="002A6DEC">
        <w:rPr>
          <w:rFonts w:ascii="Arial" w:hAnsi="Arial" w:cs="Arial"/>
        </w:rPr>
        <w:t>-02</w:t>
      </w:r>
      <w:r w:rsidR="006706E2" w:rsidRPr="002A6DEC">
        <w:rPr>
          <w:rFonts w:ascii="Arial" w:hAnsi="Arial" w:cs="Arial"/>
        </w:rPr>
        <w:tab/>
        <w:t>INSPECTION REQUIREMENTS</w:t>
      </w:r>
    </w:p>
    <w:p w:rsidR="006706E2" w:rsidRPr="002A6DEC"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2A6DEC" w:rsidRDefault="00DB3840"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A6DEC">
        <w:rPr>
          <w:rFonts w:ascii="Arial" w:hAnsi="Arial" w:cs="Arial"/>
        </w:rPr>
        <w:t>02.0</w:t>
      </w:r>
      <w:r w:rsidR="00443090" w:rsidRPr="002A6DEC">
        <w:rPr>
          <w:rFonts w:ascii="Arial" w:hAnsi="Arial" w:cs="Arial"/>
        </w:rPr>
        <w:t>1</w:t>
      </w:r>
      <w:r w:rsidRPr="002A6DEC">
        <w:rPr>
          <w:rFonts w:ascii="Arial" w:hAnsi="Arial" w:cs="Arial"/>
        </w:rPr>
        <w:tab/>
      </w:r>
      <w:r w:rsidR="00AA3F36" w:rsidRPr="002A6DEC">
        <w:rPr>
          <w:rFonts w:ascii="Arial" w:hAnsi="Arial" w:cs="Arial"/>
        </w:rPr>
        <w:t>Review specific elements for the drill scenario.</w:t>
      </w:r>
      <w:r w:rsidR="006706E2" w:rsidRPr="002A6DEC">
        <w:rPr>
          <w:rFonts w:ascii="Arial" w:hAnsi="Arial" w:cs="Arial"/>
        </w:rPr>
        <w:t xml:space="preserve">  </w:t>
      </w:r>
      <w:r w:rsidR="00AA3F36" w:rsidRPr="002A6DEC">
        <w:rPr>
          <w:rFonts w:ascii="Arial" w:hAnsi="Arial" w:cs="Arial"/>
        </w:rPr>
        <w:t xml:space="preserve">If appropriate, the drill scenarios developed by the licensee for this </w:t>
      </w:r>
      <w:r w:rsidR="00443090" w:rsidRPr="002A6DEC">
        <w:rPr>
          <w:rFonts w:ascii="Arial" w:hAnsi="Arial" w:cs="Arial"/>
        </w:rPr>
        <w:t>a</w:t>
      </w:r>
      <w:r w:rsidR="00AA3F36" w:rsidRPr="002A6DEC">
        <w:rPr>
          <w:rFonts w:ascii="Arial" w:hAnsi="Arial" w:cs="Arial"/>
        </w:rPr>
        <w:t xml:space="preserve">ttachment may be </w:t>
      </w:r>
      <w:r w:rsidR="006706E2" w:rsidRPr="002A6DEC">
        <w:rPr>
          <w:rFonts w:ascii="Arial" w:hAnsi="Arial" w:cs="Arial"/>
        </w:rPr>
        <w:t>combine</w:t>
      </w:r>
      <w:r w:rsidR="00AA3F36" w:rsidRPr="002A6DEC">
        <w:rPr>
          <w:rFonts w:ascii="Arial" w:hAnsi="Arial" w:cs="Arial"/>
        </w:rPr>
        <w:t xml:space="preserve">d </w:t>
      </w:r>
      <w:r w:rsidR="00DE03E4" w:rsidRPr="002A6DEC">
        <w:rPr>
          <w:rFonts w:ascii="Arial" w:hAnsi="Arial" w:cs="Arial"/>
        </w:rPr>
        <w:t xml:space="preserve">with </w:t>
      </w:r>
      <w:r w:rsidR="006706E2" w:rsidRPr="002A6DEC">
        <w:rPr>
          <w:rFonts w:ascii="Arial" w:hAnsi="Arial" w:cs="Arial"/>
        </w:rPr>
        <w:t xml:space="preserve">IP </w:t>
      </w:r>
      <w:r w:rsidR="00F52CCD">
        <w:rPr>
          <w:rFonts w:ascii="Arial" w:hAnsi="Arial" w:cs="Arial"/>
        </w:rPr>
        <w:t>82002</w:t>
      </w:r>
      <w:r w:rsidR="00934EC3" w:rsidRPr="002A6DEC">
        <w:rPr>
          <w:rFonts w:ascii="Arial" w:hAnsi="Arial" w:cs="Arial"/>
        </w:rPr>
        <w:t>.0</w:t>
      </w:r>
      <w:r w:rsidR="00E50B25" w:rsidRPr="002A6DEC">
        <w:rPr>
          <w:rFonts w:ascii="Arial" w:hAnsi="Arial" w:cs="Arial"/>
        </w:rPr>
        <w:t>5</w:t>
      </w:r>
      <w:r w:rsidR="006706E2" w:rsidRPr="002A6DEC">
        <w:rPr>
          <w:rFonts w:ascii="Arial" w:hAnsi="Arial" w:cs="Arial"/>
        </w:rPr>
        <w:t xml:space="preserve"> </w:t>
      </w:r>
      <w:r w:rsidR="00934EC3" w:rsidRPr="002A6DEC">
        <w:rPr>
          <w:rFonts w:ascii="Arial" w:hAnsi="Arial" w:cs="Arial"/>
        </w:rPr>
        <w:t>(</w:t>
      </w:r>
      <w:r w:rsidR="006706E2" w:rsidRPr="002A6DEC">
        <w:rPr>
          <w:rFonts w:ascii="Arial" w:hAnsi="Arial" w:cs="Arial"/>
        </w:rPr>
        <w:t>Attachment</w:t>
      </w:r>
      <w:r w:rsidR="00C216B4" w:rsidRPr="002A6DEC">
        <w:rPr>
          <w:rFonts w:ascii="Arial" w:hAnsi="Arial" w:cs="Arial"/>
        </w:rPr>
        <w:t xml:space="preserve"> </w:t>
      </w:r>
      <w:r w:rsidR="00E50B25" w:rsidRPr="002A6DEC">
        <w:rPr>
          <w:rFonts w:ascii="Arial" w:hAnsi="Arial" w:cs="Arial"/>
        </w:rPr>
        <w:t>5</w:t>
      </w:r>
      <w:r w:rsidR="00934EC3" w:rsidRPr="002A6DEC">
        <w:rPr>
          <w:rFonts w:ascii="Arial" w:hAnsi="Arial" w:cs="Arial"/>
        </w:rPr>
        <w:t>)</w:t>
      </w:r>
      <w:r w:rsidR="006706E2" w:rsidRPr="002A6DEC">
        <w:rPr>
          <w:rFonts w:ascii="Arial" w:hAnsi="Arial" w:cs="Arial"/>
        </w:rPr>
        <w:t>.</w:t>
      </w:r>
    </w:p>
    <w:p w:rsidR="006706E2" w:rsidRPr="002A6DEC"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2A6DEC"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A6DEC">
        <w:rPr>
          <w:rFonts w:ascii="Arial" w:hAnsi="Arial" w:cs="Arial"/>
        </w:rPr>
        <w:t>02.0</w:t>
      </w:r>
      <w:r w:rsidR="00443090" w:rsidRPr="002A6DEC">
        <w:rPr>
          <w:rFonts w:ascii="Arial" w:hAnsi="Arial" w:cs="Arial"/>
        </w:rPr>
        <w:t>2</w:t>
      </w:r>
      <w:r w:rsidRPr="002A6DEC">
        <w:rPr>
          <w:rFonts w:ascii="Arial" w:hAnsi="Arial" w:cs="Arial"/>
        </w:rPr>
        <w:tab/>
      </w:r>
      <w:r w:rsidR="00DE03E4" w:rsidRPr="002A6DEC">
        <w:rPr>
          <w:rFonts w:ascii="Arial" w:hAnsi="Arial" w:cs="Arial"/>
        </w:rPr>
        <w:t>Review the listing of licensee participants</w:t>
      </w:r>
      <w:r w:rsidR="00F83BC5" w:rsidRPr="002A6DEC">
        <w:rPr>
          <w:rFonts w:ascii="Arial" w:hAnsi="Arial" w:cs="Arial"/>
        </w:rPr>
        <w:t xml:space="preserve"> expected to fill </w:t>
      </w:r>
      <w:r w:rsidR="005C2916" w:rsidRPr="002A6DEC">
        <w:rPr>
          <w:rFonts w:ascii="Arial" w:hAnsi="Arial" w:cs="Arial"/>
        </w:rPr>
        <w:t>emergency response organization (</w:t>
      </w:r>
      <w:r w:rsidR="00F83BC5" w:rsidRPr="002A6DEC">
        <w:rPr>
          <w:rFonts w:ascii="Arial" w:hAnsi="Arial" w:cs="Arial"/>
        </w:rPr>
        <w:t>ERO</w:t>
      </w:r>
      <w:r w:rsidR="005C2916" w:rsidRPr="002A6DEC">
        <w:rPr>
          <w:rFonts w:ascii="Arial" w:hAnsi="Arial" w:cs="Arial"/>
        </w:rPr>
        <w:t>)</w:t>
      </w:r>
      <w:r w:rsidR="00F83BC5" w:rsidRPr="002A6DEC">
        <w:rPr>
          <w:rFonts w:ascii="Arial" w:hAnsi="Arial" w:cs="Arial"/>
        </w:rPr>
        <w:t xml:space="preserve"> positions</w:t>
      </w:r>
      <w:r w:rsidR="00DE03E4" w:rsidRPr="002A6DEC">
        <w:rPr>
          <w:rFonts w:ascii="Arial" w:hAnsi="Arial" w:cs="Arial"/>
        </w:rPr>
        <w:t xml:space="preserve"> for this drill.</w:t>
      </w:r>
    </w:p>
    <w:p w:rsidR="00CD5DF5" w:rsidRPr="002A6DEC" w:rsidRDefault="00CD5DF5"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2A6DEC"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A6DEC">
        <w:rPr>
          <w:rFonts w:ascii="Arial" w:hAnsi="Arial" w:cs="Arial"/>
        </w:rPr>
        <w:t>02.0</w:t>
      </w:r>
      <w:r w:rsidR="00443090" w:rsidRPr="002A6DEC">
        <w:rPr>
          <w:rFonts w:ascii="Arial" w:hAnsi="Arial" w:cs="Arial"/>
        </w:rPr>
        <w:t>3</w:t>
      </w:r>
      <w:r w:rsidRPr="002A6DEC">
        <w:rPr>
          <w:rFonts w:ascii="Arial" w:hAnsi="Arial" w:cs="Arial"/>
        </w:rPr>
        <w:tab/>
        <w:t xml:space="preserve">Determine through evaluation of ERO </w:t>
      </w:r>
      <w:r w:rsidR="00443090" w:rsidRPr="002A6DEC">
        <w:rPr>
          <w:rFonts w:ascii="Arial" w:hAnsi="Arial" w:cs="Arial"/>
        </w:rPr>
        <w:t xml:space="preserve">dose assessment </w:t>
      </w:r>
      <w:r w:rsidRPr="002A6DEC">
        <w:rPr>
          <w:rFonts w:ascii="Arial" w:hAnsi="Arial" w:cs="Arial"/>
        </w:rPr>
        <w:t xml:space="preserve">in the drill whether ERO members can implement the </w:t>
      </w:r>
      <w:r w:rsidR="00934EC3" w:rsidRPr="002A6DEC">
        <w:rPr>
          <w:rFonts w:ascii="Arial" w:hAnsi="Arial" w:cs="Arial"/>
        </w:rPr>
        <w:t xml:space="preserve">Emergency </w:t>
      </w:r>
      <w:r w:rsidRPr="002A6DEC">
        <w:rPr>
          <w:rFonts w:ascii="Arial" w:hAnsi="Arial" w:cs="Arial"/>
        </w:rPr>
        <w:t xml:space="preserve">Plan as appropriate for the scenario presented.  </w:t>
      </w:r>
    </w:p>
    <w:p w:rsidR="006706E2" w:rsidRPr="002A6DEC"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2A6DEC" w:rsidRDefault="00804CF7"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A6DEC">
        <w:rPr>
          <w:rFonts w:ascii="Arial" w:hAnsi="Arial" w:cs="Arial"/>
        </w:rPr>
        <w:t>02.0</w:t>
      </w:r>
      <w:r w:rsidR="00443090" w:rsidRPr="002A6DEC">
        <w:rPr>
          <w:rFonts w:ascii="Arial" w:hAnsi="Arial" w:cs="Arial"/>
        </w:rPr>
        <w:t>4</w:t>
      </w:r>
      <w:r w:rsidRPr="002A6DEC">
        <w:rPr>
          <w:rFonts w:ascii="Arial" w:hAnsi="Arial" w:cs="Arial"/>
        </w:rPr>
        <w:tab/>
      </w:r>
      <w:r w:rsidR="006706E2" w:rsidRPr="002A6DEC">
        <w:rPr>
          <w:rFonts w:ascii="Arial" w:hAnsi="Arial" w:cs="Arial"/>
        </w:rPr>
        <w:t xml:space="preserve">Determine the effectiveness of licensee corrective actions in addressing ERO </w:t>
      </w:r>
      <w:r w:rsidR="00443090" w:rsidRPr="002A6DEC">
        <w:rPr>
          <w:rFonts w:ascii="Arial" w:hAnsi="Arial" w:cs="Arial"/>
        </w:rPr>
        <w:t xml:space="preserve">dose assessment </w:t>
      </w:r>
      <w:r w:rsidR="006706E2" w:rsidRPr="002A6DEC">
        <w:rPr>
          <w:rFonts w:ascii="Arial" w:hAnsi="Arial" w:cs="Arial"/>
        </w:rPr>
        <w:t>issues.</w:t>
      </w:r>
    </w:p>
    <w:p w:rsidR="006706E2" w:rsidRPr="002A6DEC"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A6DEC">
        <w:rPr>
          <w:rFonts w:ascii="Arial" w:hAnsi="Arial" w:cs="Arial"/>
        </w:rPr>
        <w:t>02.0</w:t>
      </w:r>
      <w:r w:rsidR="00443090" w:rsidRPr="002A6DEC">
        <w:rPr>
          <w:rFonts w:ascii="Arial" w:hAnsi="Arial" w:cs="Arial"/>
        </w:rPr>
        <w:t>5</w:t>
      </w:r>
      <w:r w:rsidRPr="002A6DEC">
        <w:rPr>
          <w:rFonts w:ascii="Arial" w:hAnsi="Arial" w:cs="Arial"/>
        </w:rPr>
        <w:tab/>
        <w:t xml:space="preserve">Provide inspection information based on the results of </w:t>
      </w:r>
      <w:r w:rsidR="00443090" w:rsidRPr="002A6DEC">
        <w:rPr>
          <w:rFonts w:ascii="Arial" w:hAnsi="Arial" w:cs="Arial"/>
        </w:rPr>
        <w:t xml:space="preserve">the ERO dose assessment </w:t>
      </w:r>
      <w:r w:rsidRPr="002A6DEC">
        <w:rPr>
          <w:rFonts w:ascii="Arial" w:hAnsi="Arial" w:cs="Arial"/>
        </w:rPr>
        <w:t xml:space="preserve">drill evaluation to support the determination of whether the EP program </w:t>
      </w:r>
      <w:r w:rsidR="0017025A" w:rsidRPr="002A6DEC">
        <w:rPr>
          <w:rFonts w:ascii="Arial" w:hAnsi="Arial" w:cs="Arial"/>
        </w:rPr>
        <w:t>is operationally</w:t>
      </w:r>
      <w:r w:rsidR="0017025A">
        <w:rPr>
          <w:rFonts w:ascii="Arial" w:hAnsi="Arial" w:cs="Arial"/>
        </w:rPr>
        <w:t xml:space="preserve"> ready</w:t>
      </w:r>
      <w:r w:rsidRPr="00804CF7">
        <w:rPr>
          <w:rFonts w:ascii="Arial" w:hAnsi="Arial" w:cs="Arial"/>
        </w:rPr>
        <w:t>.</w:t>
      </w:r>
    </w:p>
    <w:p w:rsidR="00804CF7" w:rsidRDefault="00804CF7" w:rsidP="001475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2A6DEC" w:rsidRDefault="002A6DEC" w:rsidP="001475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2A6DEC" w:rsidRPr="00804CF7" w:rsidRDefault="002A6DEC" w:rsidP="001475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sectPr w:rsidR="002A6DEC" w:rsidRPr="00804CF7" w:rsidSect="00837EBA">
          <w:footerReference w:type="default" r:id="rId7"/>
          <w:type w:val="continuous"/>
          <w:pgSz w:w="12240" w:h="15840" w:code="1"/>
          <w:pgMar w:top="1080" w:right="1440" w:bottom="720" w:left="1440" w:header="1080" w:footer="720" w:gutter="0"/>
          <w:pgNumType w:fmt="numberInDash"/>
          <w:cols w:space="720"/>
          <w:noEndnote/>
          <w:docGrid w:linePitch="326"/>
        </w:sectPr>
      </w:pPr>
    </w:p>
    <w:p w:rsidR="00443090" w:rsidRDefault="00F52CCD" w:rsidP="0044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lastRenderedPageBreak/>
        <w:t>82002</w:t>
      </w:r>
      <w:r w:rsidR="006706E2" w:rsidRPr="00804CF7">
        <w:rPr>
          <w:rFonts w:ascii="Arial" w:hAnsi="Arial" w:cs="Arial"/>
        </w:rPr>
        <w:t>.0</w:t>
      </w:r>
      <w:r w:rsidR="00C77221">
        <w:rPr>
          <w:rFonts w:ascii="Arial" w:hAnsi="Arial" w:cs="Arial"/>
        </w:rPr>
        <w:t>6</w:t>
      </w:r>
      <w:r w:rsidR="006706E2" w:rsidRPr="00804CF7">
        <w:rPr>
          <w:rFonts w:ascii="Arial" w:hAnsi="Arial" w:cs="Arial"/>
        </w:rPr>
        <w:t>-03</w:t>
      </w:r>
      <w:r w:rsidR="006706E2" w:rsidRPr="00804CF7">
        <w:rPr>
          <w:rFonts w:ascii="Arial" w:hAnsi="Arial" w:cs="Arial"/>
        </w:rPr>
        <w:tab/>
        <w:t>INSPECTION GUIDANCE</w:t>
      </w:r>
      <w:r w:rsidR="00443090">
        <w:rPr>
          <w:rFonts w:ascii="Arial" w:hAnsi="Arial" w:cs="Arial"/>
        </w:rPr>
        <w:t xml:space="preserve">  </w:t>
      </w:r>
    </w:p>
    <w:p w:rsidR="00443090" w:rsidRDefault="00443090" w:rsidP="0044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43090" w:rsidRDefault="00182C92" w:rsidP="0044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r w:rsidRPr="00182C92">
        <w:rPr>
          <w:rFonts w:ascii="Arial" w:hAnsi="Arial" w:cs="Arial"/>
          <w:u w:val="single"/>
        </w:rPr>
        <w:t>General Guidance</w:t>
      </w:r>
      <w:r w:rsidR="00443090">
        <w:rPr>
          <w:rFonts w:ascii="Arial" w:hAnsi="Arial" w:cs="Arial"/>
          <w:u w:val="single"/>
        </w:rPr>
        <w:t xml:space="preserve">  </w:t>
      </w:r>
    </w:p>
    <w:p w:rsidR="00443090" w:rsidRDefault="00443090" w:rsidP="0044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p>
    <w:p w:rsidR="00182C92" w:rsidRDefault="00182C92" w:rsidP="0044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804CF7">
        <w:rPr>
          <w:rFonts w:ascii="Arial" w:hAnsi="Arial" w:cs="Arial"/>
        </w:rPr>
        <w:t>The inspect</w:t>
      </w:r>
      <w:r w:rsidRPr="00F83BC5">
        <w:rPr>
          <w:rFonts w:ascii="Arial" w:hAnsi="Arial" w:cs="Arial"/>
        </w:rPr>
        <w:t>or(s) shall be</w:t>
      </w:r>
      <w:r w:rsidRPr="00804CF7">
        <w:rPr>
          <w:rFonts w:ascii="Arial" w:hAnsi="Arial" w:cs="Arial"/>
        </w:rPr>
        <w:t xml:space="preserve">come familiar with the scenario(s) upon arrival on site to understand how to evaluate </w:t>
      </w:r>
      <w:r w:rsidR="00443090" w:rsidRPr="002A6DEC">
        <w:rPr>
          <w:rFonts w:ascii="Arial" w:hAnsi="Arial" w:cs="Arial"/>
        </w:rPr>
        <w:t>ERO dose assessment</w:t>
      </w:r>
      <w:r w:rsidRPr="002A6DEC">
        <w:rPr>
          <w:rFonts w:ascii="Arial" w:hAnsi="Arial" w:cs="Arial"/>
        </w:rPr>
        <w:t>.</w:t>
      </w:r>
      <w:r w:rsidRPr="00804CF7">
        <w:rPr>
          <w:rFonts w:ascii="Arial" w:hAnsi="Arial" w:cs="Arial"/>
        </w:rPr>
        <w:t xml:space="preserve">  Review any changes made to the scenarios and tour the location(s) to be used for the drills to become familiar with equipment, displays, procedures and supplies to be used to perform the evaluated tasks.</w:t>
      </w:r>
    </w:p>
    <w:p w:rsidR="00182C92" w:rsidRDefault="00182C92" w:rsidP="00D916A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82C92" w:rsidRPr="00182C92" w:rsidRDefault="00182C92" w:rsidP="00D916AB">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182C92">
        <w:rPr>
          <w:rFonts w:ascii="Arial" w:hAnsi="Arial" w:cs="Arial"/>
          <w:u w:val="single"/>
        </w:rPr>
        <w:t>Specific Guidance</w:t>
      </w:r>
    </w:p>
    <w:p w:rsidR="00182C92" w:rsidRDefault="00182C9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CD5DF5"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03.0</w:t>
      </w:r>
      <w:r w:rsidR="00443090">
        <w:rPr>
          <w:rFonts w:ascii="Arial" w:hAnsi="Arial" w:cs="Arial"/>
        </w:rPr>
        <w:t>1</w:t>
      </w:r>
      <w:r>
        <w:rPr>
          <w:rFonts w:ascii="Arial" w:hAnsi="Arial" w:cs="Arial"/>
        </w:rPr>
        <w:tab/>
      </w:r>
      <w:r w:rsidR="00DA1C8E">
        <w:rPr>
          <w:rFonts w:ascii="Arial" w:hAnsi="Arial" w:cs="Arial"/>
        </w:rPr>
        <w:t xml:space="preserve">For all sites, </w:t>
      </w:r>
      <w:r w:rsidR="006706E2" w:rsidRPr="00804CF7">
        <w:rPr>
          <w:rFonts w:ascii="Arial" w:hAnsi="Arial" w:cs="Arial"/>
        </w:rPr>
        <w:t>the licens</w:t>
      </w:r>
      <w:r w:rsidR="006706E2" w:rsidRPr="00F83BC5">
        <w:rPr>
          <w:rFonts w:ascii="Arial" w:hAnsi="Arial" w:cs="Arial"/>
        </w:rPr>
        <w:t xml:space="preserve">ee </w:t>
      </w:r>
      <w:r w:rsidR="00DE03E4" w:rsidRPr="00F83BC5">
        <w:rPr>
          <w:rFonts w:ascii="Arial" w:hAnsi="Arial" w:cs="Arial"/>
        </w:rPr>
        <w:t xml:space="preserve">shall </w:t>
      </w:r>
      <w:r w:rsidR="006706E2" w:rsidRPr="00F83BC5">
        <w:rPr>
          <w:rFonts w:ascii="Arial" w:hAnsi="Arial" w:cs="Arial"/>
        </w:rPr>
        <w:t>develop s</w:t>
      </w:r>
      <w:r w:rsidR="006706E2" w:rsidRPr="00804CF7">
        <w:rPr>
          <w:rFonts w:ascii="Arial" w:hAnsi="Arial" w:cs="Arial"/>
        </w:rPr>
        <w:t>everal dose assessment scenarios with the understanding that the different on</w:t>
      </w:r>
      <w:r w:rsidR="006706E2" w:rsidRPr="00F83BC5">
        <w:rPr>
          <w:rFonts w:ascii="Arial" w:hAnsi="Arial" w:cs="Arial"/>
        </w:rPr>
        <w:t xml:space="preserve">es </w:t>
      </w:r>
      <w:r w:rsidR="00DE03E4" w:rsidRPr="00F83BC5">
        <w:rPr>
          <w:rFonts w:ascii="Arial" w:hAnsi="Arial" w:cs="Arial"/>
        </w:rPr>
        <w:t xml:space="preserve">would be used </w:t>
      </w:r>
      <w:r w:rsidR="006706E2" w:rsidRPr="00F83BC5">
        <w:rPr>
          <w:rFonts w:ascii="Arial" w:hAnsi="Arial" w:cs="Arial"/>
        </w:rPr>
        <w:t>with</w:t>
      </w:r>
      <w:r w:rsidR="006706E2" w:rsidRPr="00804CF7">
        <w:rPr>
          <w:rFonts w:ascii="Arial" w:hAnsi="Arial" w:cs="Arial"/>
        </w:rPr>
        <w:t xml:space="preserve"> different participants.  The licensee </w:t>
      </w:r>
      <w:r w:rsidR="002826E8">
        <w:rPr>
          <w:rFonts w:ascii="Arial" w:hAnsi="Arial" w:cs="Arial"/>
        </w:rPr>
        <w:t>must keep the</w:t>
      </w:r>
      <w:r w:rsidR="006706E2" w:rsidRPr="00804CF7">
        <w:rPr>
          <w:rFonts w:ascii="Arial" w:hAnsi="Arial" w:cs="Arial"/>
        </w:rPr>
        <w:t xml:space="preserve"> scenarios confidential.  If confidentiality is not maintained, the inspection may be postponed until a later date when confidential scenarios are available for use.  </w:t>
      </w: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4CF7">
        <w:rPr>
          <w:rFonts w:ascii="Arial" w:hAnsi="Arial" w:cs="Arial"/>
        </w:rPr>
        <w:lastRenderedPageBreak/>
        <w:t xml:space="preserve">Scenarios </w:t>
      </w:r>
      <w:r w:rsidR="002826E8">
        <w:rPr>
          <w:rFonts w:ascii="Arial" w:hAnsi="Arial" w:cs="Arial"/>
        </w:rPr>
        <w:t>must</w:t>
      </w:r>
      <w:r w:rsidRPr="00804CF7">
        <w:rPr>
          <w:rFonts w:ascii="Arial" w:hAnsi="Arial" w:cs="Arial"/>
        </w:rPr>
        <w:t xml:space="preserve"> be designed to address dose assessment and may be combined with the elements of IP </w:t>
      </w:r>
      <w:r w:rsidR="00F52CCD">
        <w:rPr>
          <w:rFonts w:ascii="Arial" w:hAnsi="Arial" w:cs="Arial"/>
        </w:rPr>
        <w:t>82002</w:t>
      </w:r>
      <w:r w:rsidRPr="00804CF7">
        <w:rPr>
          <w:rFonts w:ascii="Arial" w:hAnsi="Arial" w:cs="Arial"/>
        </w:rPr>
        <w:t>, Attachment</w:t>
      </w:r>
      <w:r w:rsidR="0034424D">
        <w:rPr>
          <w:rFonts w:ascii="Arial" w:hAnsi="Arial" w:cs="Arial"/>
        </w:rPr>
        <w:t xml:space="preserve"> </w:t>
      </w:r>
      <w:r w:rsidR="00C77221">
        <w:rPr>
          <w:rFonts w:ascii="Arial" w:hAnsi="Arial" w:cs="Arial"/>
        </w:rPr>
        <w:t>5</w:t>
      </w:r>
      <w:r w:rsidRPr="00804CF7">
        <w:rPr>
          <w:rFonts w:ascii="Arial" w:hAnsi="Arial" w:cs="Arial"/>
        </w:rPr>
        <w:t xml:space="preserve">.  However, it should be recognized that </w:t>
      </w:r>
      <w:r w:rsidR="005A2E40">
        <w:rPr>
          <w:rFonts w:ascii="Arial" w:hAnsi="Arial" w:cs="Arial"/>
        </w:rPr>
        <w:t xml:space="preserve">increasing </w:t>
      </w:r>
      <w:r w:rsidRPr="00804CF7">
        <w:rPr>
          <w:rFonts w:ascii="Arial" w:hAnsi="Arial" w:cs="Arial"/>
        </w:rPr>
        <w:t xml:space="preserve">the </w:t>
      </w:r>
      <w:r w:rsidR="005A2E40">
        <w:rPr>
          <w:rFonts w:ascii="Arial" w:hAnsi="Arial" w:cs="Arial"/>
        </w:rPr>
        <w:t>number of</w:t>
      </w:r>
      <w:r w:rsidRPr="00804CF7">
        <w:rPr>
          <w:rFonts w:ascii="Arial" w:hAnsi="Arial" w:cs="Arial"/>
        </w:rPr>
        <w:t xml:space="preserve"> functions and elements involved</w:t>
      </w:r>
      <w:r w:rsidR="005A2E40">
        <w:rPr>
          <w:rFonts w:ascii="Arial" w:hAnsi="Arial" w:cs="Arial"/>
        </w:rPr>
        <w:t xml:space="preserve"> will increase</w:t>
      </w:r>
      <w:r w:rsidRPr="00804CF7">
        <w:rPr>
          <w:rFonts w:ascii="Arial" w:hAnsi="Arial" w:cs="Arial"/>
        </w:rPr>
        <w:t xml:space="preserve"> the resources </w:t>
      </w:r>
      <w:r w:rsidR="005A2E40">
        <w:rPr>
          <w:rFonts w:ascii="Arial" w:hAnsi="Arial" w:cs="Arial"/>
        </w:rPr>
        <w:t>and time needed to conduct the drill</w:t>
      </w:r>
      <w:r w:rsidR="002A6DEC">
        <w:rPr>
          <w:rFonts w:ascii="Arial" w:hAnsi="Arial" w:cs="Arial"/>
        </w:rPr>
        <w:t xml:space="preserve">.  </w:t>
      </w:r>
    </w:p>
    <w:p w:rsidR="002A6DEC" w:rsidRPr="00804CF7" w:rsidRDefault="002A6DEC"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B5E2C" w:rsidRPr="007D1D5C" w:rsidRDefault="000B5E2C" w:rsidP="000B5E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83BC5">
        <w:rPr>
          <w:rFonts w:ascii="Arial" w:hAnsi="Arial" w:cs="Arial"/>
        </w:rPr>
        <w:t>Items that the licensee shall consider for incorporation into scenarios inclu</w:t>
      </w:r>
      <w:r w:rsidRPr="007D1D5C">
        <w:rPr>
          <w:rFonts w:ascii="Arial" w:hAnsi="Arial" w:cs="Arial"/>
        </w:rPr>
        <w:t>de:</w:t>
      </w:r>
    </w:p>
    <w:p w:rsidR="000B5E2C" w:rsidRDefault="000B5E2C" w:rsidP="000B5E2C">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6706E2" w:rsidRPr="00804CF7">
        <w:rPr>
          <w:rFonts w:ascii="Arial" w:hAnsi="Arial" w:cs="Arial"/>
        </w:rPr>
        <w:t xml:space="preserve">Various levels of fission product barrier degradation. </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6706E2" w:rsidRPr="00804CF7">
        <w:rPr>
          <w:rFonts w:ascii="Arial" w:hAnsi="Arial" w:cs="Arial"/>
        </w:rPr>
        <w:t>Events escalating core damage (coola</w:t>
      </w:r>
      <w:r w:rsidR="00966332">
        <w:rPr>
          <w:rFonts w:ascii="Arial" w:hAnsi="Arial" w:cs="Arial"/>
        </w:rPr>
        <w:t xml:space="preserve">nt only, to clad damage to core </w:t>
      </w:r>
      <w:r w:rsidR="006706E2" w:rsidRPr="00804CF7">
        <w:rPr>
          <w:rFonts w:ascii="Arial" w:hAnsi="Arial" w:cs="Arial"/>
        </w:rPr>
        <w:t>damage).</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006706E2" w:rsidRPr="00804CF7">
        <w:rPr>
          <w:rFonts w:ascii="Arial" w:hAnsi="Arial" w:cs="Arial"/>
        </w:rPr>
        <w:t>Releases resulting in exceeding radiological emergency action levels, including the General Emergency.</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006706E2" w:rsidRPr="00804CF7">
        <w:rPr>
          <w:rFonts w:ascii="Arial" w:hAnsi="Arial" w:cs="Arial"/>
        </w:rPr>
        <w:t>Events resulting in releases of radioactive material offsite.</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Pr>
          <w:rFonts w:ascii="Arial" w:hAnsi="Arial" w:cs="Arial"/>
        </w:rPr>
        <w:tab/>
      </w:r>
      <w:r w:rsidR="006706E2" w:rsidRPr="00804CF7">
        <w:rPr>
          <w:rFonts w:ascii="Arial" w:hAnsi="Arial" w:cs="Arial"/>
        </w:rPr>
        <w:t>Diverse meteorological conditions.</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f.</w:t>
      </w:r>
      <w:r>
        <w:rPr>
          <w:rFonts w:ascii="Arial" w:hAnsi="Arial" w:cs="Arial"/>
        </w:rPr>
        <w:tab/>
      </w:r>
      <w:r w:rsidR="006706E2" w:rsidRPr="00804CF7">
        <w:rPr>
          <w:rFonts w:ascii="Arial" w:hAnsi="Arial" w:cs="Arial"/>
        </w:rPr>
        <w:t>Unmonitored releases.</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g.</w:t>
      </w:r>
      <w:r>
        <w:rPr>
          <w:rFonts w:ascii="Arial" w:hAnsi="Arial" w:cs="Arial"/>
        </w:rPr>
        <w:tab/>
      </w:r>
      <w:r w:rsidR="006706E2" w:rsidRPr="00804CF7">
        <w:rPr>
          <w:rFonts w:ascii="Arial" w:hAnsi="Arial" w:cs="Arial"/>
        </w:rPr>
        <w:t>Releases from monitored release points.</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006706E2" w:rsidRPr="00804CF7">
        <w:rPr>
          <w:rFonts w:ascii="Arial" w:hAnsi="Arial" w:cs="Arial"/>
        </w:rPr>
        <w:t>Conflicting field monitoring team data.</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i.</w:t>
      </w:r>
      <w:r>
        <w:rPr>
          <w:rFonts w:ascii="Arial" w:hAnsi="Arial" w:cs="Arial"/>
        </w:rPr>
        <w:tab/>
      </w:r>
      <w:r w:rsidR="006706E2" w:rsidRPr="00804CF7">
        <w:rPr>
          <w:rFonts w:ascii="Arial" w:hAnsi="Arial" w:cs="Arial"/>
        </w:rPr>
        <w:t>Effluent sample data.</w:t>
      </w:r>
    </w:p>
    <w:p w:rsidR="00804CF7" w:rsidRDefault="00804CF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j.</w:t>
      </w:r>
      <w:r>
        <w:rPr>
          <w:rFonts w:ascii="Arial" w:hAnsi="Arial" w:cs="Arial"/>
        </w:rPr>
        <w:tab/>
      </w:r>
      <w:r w:rsidR="005D6E78">
        <w:rPr>
          <w:rFonts w:ascii="Arial" w:hAnsi="Arial" w:cs="Arial"/>
        </w:rPr>
        <w:t>Post-accident sampling system</w:t>
      </w:r>
      <w:r w:rsidR="005D6E78" w:rsidRPr="00804CF7">
        <w:rPr>
          <w:rFonts w:ascii="Arial" w:hAnsi="Arial" w:cs="Arial"/>
        </w:rPr>
        <w:t xml:space="preserve"> </w:t>
      </w:r>
      <w:r w:rsidR="005D6E78">
        <w:rPr>
          <w:rFonts w:ascii="Arial" w:hAnsi="Arial" w:cs="Arial"/>
        </w:rPr>
        <w:t>(</w:t>
      </w:r>
      <w:r w:rsidR="006706E2" w:rsidRPr="00804CF7">
        <w:rPr>
          <w:rFonts w:ascii="Arial" w:hAnsi="Arial" w:cs="Arial"/>
        </w:rPr>
        <w:t>P</w:t>
      </w:r>
      <w:r w:rsidR="006706E2" w:rsidRPr="00F83BC5">
        <w:rPr>
          <w:rFonts w:ascii="Arial" w:hAnsi="Arial" w:cs="Arial"/>
        </w:rPr>
        <w:t>ASS</w:t>
      </w:r>
      <w:r w:rsidR="005D6E78">
        <w:rPr>
          <w:rFonts w:ascii="Arial" w:hAnsi="Arial" w:cs="Arial"/>
        </w:rPr>
        <w:t xml:space="preserve">), </w:t>
      </w:r>
      <w:r w:rsidR="000B5E2C" w:rsidRPr="00F83BC5">
        <w:rPr>
          <w:rFonts w:ascii="Arial" w:hAnsi="Arial" w:cs="Arial"/>
        </w:rPr>
        <w:t>or the licensee’s equivalent capability</w:t>
      </w:r>
      <w:r w:rsidR="005D6E78">
        <w:rPr>
          <w:rFonts w:ascii="Arial" w:hAnsi="Arial" w:cs="Arial"/>
        </w:rPr>
        <w:t>,</w:t>
      </w:r>
      <w:r w:rsidR="00F83BC5" w:rsidRPr="00F83BC5">
        <w:rPr>
          <w:rFonts w:ascii="Arial" w:hAnsi="Arial" w:cs="Arial"/>
        </w:rPr>
        <w:t xml:space="preserve"> </w:t>
      </w:r>
      <w:r w:rsidR="006706E2" w:rsidRPr="00F83BC5">
        <w:rPr>
          <w:rFonts w:ascii="Arial" w:hAnsi="Arial" w:cs="Arial"/>
        </w:rPr>
        <w:t>sam</w:t>
      </w:r>
      <w:r w:rsidR="006706E2" w:rsidRPr="00804CF7">
        <w:rPr>
          <w:rFonts w:ascii="Arial" w:hAnsi="Arial" w:cs="Arial"/>
        </w:rPr>
        <w:t>ple data.</w:t>
      </w:r>
    </w:p>
    <w:p w:rsidR="006706E2"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14044" w:rsidRPr="002A6DEC" w:rsidRDefault="00014044" w:rsidP="00014044">
      <w:pPr>
        <w:widowControl/>
        <w:numPr>
          <w:ins w:id="2" w:author="Bill Vocke" w:date="2009-09-11T10:48:00Z"/>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A6DEC">
        <w:rPr>
          <w:rFonts w:ascii="Arial" w:hAnsi="Arial" w:cs="Arial"/>
        </w:rPr>
        <w:t>03.02</w:t>
      </w:r>
      <w:r w:rsidRPr="002A6DEC">
        <w:rPr>
          <w:rFonts w:ascii="Arial" w:hAnsi="Arial" w:cs="Arial"/>
        </w:rPr>
        <w:tab/>
        <w:t>No inspection guidance.</w:t>
      </w:r>
    </w:p>
    <w:p w:rsidR="00014044" w:rsidRPr="00804CF7" w:rsidRDefault="00014044"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6706E2" w:rsidRPr="00804CF7" w:rsidSect="00837EBA">
          <w:type w:val="continuous"/>
          <w:pgSz w:w="12240" w:h="15840" w:code="1"/>
          <w:pgMar w:top="1080" w:right="1440" w:bottom="720" w:left="1440" w:header="1080" w:footer="720" w:gutter="0"/>
          <w:pgNumType w:fmt="numberInDash"/>
          <w:cols w:space="720"/>
          <w:noEndnote/>
          <w:docGrid w:linePitch="326"/>
        </w:sectPr>
      </w:pP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4CF7">
        <w:rPr>
          <w:rFonts w:ascii="Arial" w:hAnsi="Arial" w:cs="Arial"/>
        </w:rPr>
        <w:lastRenderedPageBreak/>
        <w:t>03.0</w:t>
      </w:r>
      <w:r w:rsidR="00014044">
        <w:rPr>
          <w:rFonts w:ascii="Arial" w:hAnsi="Arial" w:cs="Arial"/>
        </w:rPr>
        <w:t>3</w:t>
      </w:r>
      <w:r w:rsidRPr="00804CF7">
        <w:rPr>
          <w:rFonts w:ascii="Arial" w:hAnsi="Arial" w:cs="Arial"/>
        </w:rPr>
        <w:tab/>
        <w:t xml:space="preserve">The licensee </w:t>
      </w:r>
      <w:r w:rsidR="00054307">
        <w:rPr>
          <w:rFonts w:ascii="Arial" w:hAnsi="Arial" w:cs="Arial"/>
        </w:rPr>
        <w:t>must</w:t>
      </w:r>
      <w:r w:rsidRPr="00804CF7">
        <w:rPr>
          <w:rFonts w:ascii="Arial" w:hAnsi="Arial" w:cs="Arial"/>
        </w:rPr>
        <w:t xml:space="preserve"> take reasonable steps to make the drills closely simulate the actual emergency response task(s).  This is accomplished through the use of the emergency response facili</w:t>
      </w:r>
      <w:r w:rsidR="00BD0E3E">
        <w:rPr>
          <w:rFonts w:ascii="Arial" w:hAnsi="Arial" w:cs="Arial"/>
        </w:rPr>
        <w:t>ties and computer equipment.   If the site is co-located with operating power reactor(s), d</w:t>
      </w:r>
      <w:r w:rsidRPr="00804CF7">
        <w:rPr>
          <w:rFonts w:ascii="Arial" w:hAnsi="Arial" w:cs="Arial"/>
        </w:rPr>
        <w:t>rills should be conducted so as not to interfere with plant operations and activities.  The inspector should not interrupt drills, but await the end of performance to ask questions or to determine the causes of problems.  Interruptions and numerous probing questions may create an atmosphere in which participants can not respond in a manner that simulates an emergency</w:t>
      </w:r>
      <w:r w:rsidR="00BD0E3E">
        <w:rPr>
          <w:rFonts w:ascii="Arial" w:hAnsi="Arial" w:cs="Arial"/>
        </w:rPr>
        <w:t xml:space="preserve">. </w:t>
      </w:r>
      <w:r w:rsidRPr="00804CF7">
        <w:rPr>
          <w:rFonts w:ascii="Arial" w:hAnsi="Arial" w:cs="Arial"/>
        </w:rPr>
        <w:t xml:space="preserve"> </w:t>
      </w:r>
      <w:r w:rsidR="00BD0E3E">
        <w:rPr>
          <w:rFonts w:ascii="Arial" w:hAnsi="Arial" w:cs="Arial"/>
        </w:rPr>
        <w:t>In a</w:t>
      </w:r>
      <w:r w:rsidRPr="00804CF7">
        <w:rPr>
          <w:rFonts w:ascii="Arial" w:hAnsi="Arial" w:cs="Arial"/>
        </w:rPr>
        <w:t>ddition, questioning mistakes may eliminate an opportunity for the responding team to self correct.  The scope of each drill may include the unit of personnel expected to respond, e.g., the duty roster dose projection staff.  Although individual response proficiency may be assessed through this procedure, the performance may not be representative of an actual emergency where a team response is expected.</w:t>
      </w: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4CF7">
        <w:rPr>
          <w:rFonts w:ascii="Arial" w:hAnsi="Arial" w:cs="Arial"/>
        </w:rPr>
        <w:t>To dete</w:t>
      </w:r>
      <w:r w:rsidRPr="00F83BC5">
        <w:rPr>
          <w:rFonts w:ascii="Arial" w:hAnsi="Arial" w:cs="Arial"/>
        </w:rPr>
        <w:t xml:space="preserve">rmine whether key dose assessment ERO members perform dose assessments, the </w:t>
      </w:r>
      <w:r w:rsidR="000B5E2C" w:rsidRPr="00F83BC5">
        <w:rPr>
          <w:rFonts w:ascii="Arial" w:hAnsi="Arial" w:cs="Arial"/>
        </w:rPr>
        <w:t xml:space="preserve">licensee shall </w:t>
      </w:r>
      <w:r w:rsidRPr="00F83BC5">
        <w:rPr>
          <w:rFonts w:ascii="Arial" w:hAnsi="Arial" w:cs="Arial"/>
        </w:rPr>
        <w:t>evaluate drill performance.</w:t>
      </w:r>
      <w:r w:rsidR="000B5E2C" w:rsidRPr="00F83BC5">
        <w:rPr>
          <w:rFonts w:ascii="Arial" w:hAnsi="Arial" w:cs="Arial"/>
        </w:rPr>
        <w:t xml:space="preserve">  </w:t>
      </w:r>
      <w:r w:rsidR="00F83BC5" w:rsidRPr="00F83BC5">
        <w:rPr>
          <w:rFonts w:ascii="Arial" w:hAnsi="Arial" w:cs="Arial"/>
        </w:rPr>
        <w:t xml:space="preserve"> In a</w:t>
      </w:r>
      <w:r w:rsidR="000B5E2C" w:rsidRPr="00F83BC5">
        <w:rPr>
          <w:rFonts w:ascii="Arial" w:hAnsi="Arial" w:cs="Arial"/>
        </w:rPr>
        <w:t xml:space="preserve">ddition, the inspector </w:t>
      </w:r>
      <w:r w:rsidR="00F83BC5">
        <w:rPr>
          <w:rFonts w:ascii="Arial" w:hAnsi="Arial" w:cs="Arial"/>
        </w:rPr>
        <w:t xml:space="preserve">will </w:t>
      </w:r>
      <w:r w:rsidR="000B5E2C" w:rsidRPr="00F83BC5">
        <w:rPr>
          <w:rFonts w:ascii="Arial" w:hAnsi="Arial" w:cs="Arial"/>
        </w:rPr>
        <w:t xml:space="preserve">perform an independent evaluation of the drill participant’s performance, to confirm the licensee’s results.  </w:t>
      </w:r>
      <w:r w:rsidRPr="00F83BC5">
        <w:rPr>
          <w:rFonts w:ascii="Arial" w:hAnsi="Arial" w:cs="Arial"/>
        </w:rPr>
        <w:t xml:space="preserve">  </w:t>
      </w:r>
      <w:r w:rsidRPr="00804CF7">
        <w:rPr>
          <w:rFonts w:ascii="Arial" w:hAnsi="Arial" w:cs="Arial"/>
        </w:rPr>
        <w:t>Performance standards for assessment include:</w:t>
      </w:r>
    </w:p>
    <w:p w:rsidR="00287227" w:rsidRDefault="00287227"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006706E2" w:rsidRPr="00804CF7">
        <w:rPr>
          <w:rFonts w:ascii="Arial" w:hAnsi="Arial" w:cs="Arial"/>
        </w:rPr>
        <w:t xml:space="preserve">Responsible personnel </w:t>
      </w:r>
      <w:r w:rsidR="00054307">
        <w:rPr>
          <w:rFonts w:ascii="Arial" w:hAnsi="Arial" w:cs="Arial"/>
        </w:rPr>
        <w:t>must</w:t>
      </w:r>
      <w:r w:rsidR="006706E2" w:rsidRPr="00804CF7">
        <w:rPr>
          <w:rFonts w:ascii="Arial" w:hAnsi="Arial" w:cs="Arial"/>
        </w:rPr>
        <w:t xml:space="preserve"> be able to correctly perform the calculation in a timely manner.</w:t>
      </w:r>
    </w:p>
    <w:p w:rsidR="00287227" w:rsidRDefault="0028722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006706E2" w:rsidRPr="00804CF7">
        <w:rPr>
          <w:rFonts w:ascii="Arial" w:hAnsi="Arial" w:cs="Arial"/>
        </w:rPr>
        <w:t>The results of dose calculations should be incorporated into classification efforts.  Crossing an emergency action level (EAL) threshold should be recognized by licensee personnel.</w:t>
      </w:r>
    </w:p>
    <w:p w:rsidR="00287227" w:rsidRDefault="0028722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006706E2" w:rsidRPr="00804CF7">
        <w:rPr>
          <w:rFonts w:ascii="Arial" w:hAnsi="Arial" w:cs="Arial"/>
        </w:rPr>
        <w:t xml:space="preserve">The results of dose calculations should be incorporated into </w:t>
      </w:r>
      <w:r w:rsidR="005C2916">
        <w:rPr>
          <w:rFonts w:ascii="Arial" w:hAnsi="Arial" w:cs="Arial"/>
        </w:rPr>
        <w:t>protective action recommendation (</w:t>
      </w:r>
      <w:r w:rsidR="006706E2" w:rsidRPr="00804CF7">
        <w:rPr>
          <w:rFonts w:ascii="Arial" w:hAnsi="Arial" w:cs="Arial"/>
        </w:rPr>
        <w:t>PAR</w:t>
      </w:r>
      <w:r w:rsidR="005C2916">
        <w:rPr>
          <w:rFonts w:ascii="Arial" w:hAnsi="Arial" w:cs="Arial"/>
        </w:rPr>
        <w:t>)</w:t>
      </w:r>
      <w:r w:rsidR="006706E2" w:rsidRPr="00804CF7">
        <w:rPr>
          <w:rFonts w:ascii="Arial" w:hAnsi="Arial" w:cs="Arial"/>
        </w:rPr>
        <w:t xml:space="preserve"> decision making and, if in accordance with the site </w:t>
      </w:r>
      <w:r w:rsidR="00591634">
        <w:rPr>
          <w:rFonts w:ascii="Arial" w:hAnsi="Arial" w:cs="Arial"/>
        </w:rPr>
        <w:t xml:space="preserve">Emergency </w:t>
      </w:r>
      <w:r w:rsidR="006706E2" w:rsidRPr="00804CF7">
        <w:rPr>
          <w:rFonts w:ascii="Arial" w:hAnsi="Arial" w:cs="Arial"/>
        </w:rPr>
        <w:t>Plan, the PAR should be developed.</w:t>
      </w:r>
    </w:p>
    <w:p w:rsidR="00287227" w:rsidRDefault="0028722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006706E2" w:rsidRPr="00804CF7">
        <w:rPr>
          <w:rFonts w:ascii="Arial" w:hAnsi="Arial" w:cs="Arial"/>
        </w:rPr>
        <w:t>There are persons on every shift perform</w:t>
      </w:r>
      <w:r w:rsidR="00BD0E3E">
        <w:rPr>
          <w:rFonts w:ascii="Arial" w:hAnsi="Arial" w:cs="Arial"/>
        </w:rPr>
        <w:t>ing</w:t>
      </w:r>
      <w:r w:rsidR="006706E2" w:rsidRPr="00804CF7">
        <w:rPr>
          <w:rFonts w:ascii="Arial" w:hAnsi="Arial" w:cs="Arial"/>
        </w:rPr>
        <w:t xml:space="preserve"> dose assessment. </w:t>
      </w:r>
    </w:p>
    <w:p w:rsidR="00287227" w:rsidRDefault="0028722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Pr>
          <w:rFonts w:ascii="Arial" w:hAnsi="Arial" w:cs="Arial"/>
        </w:rPr>
        <w:tab/>
      </w:r>
      <w:r w:rsidR="006706E2" w:rsidRPr="00804CF7">
        <w:rPr>
          <w:rFonts w:ascii="Arial" w:hAnsi="Arial" w:cs="Arial"/>
        </w:rPr>
        <w:t>Dose values should include total effective dose equivalent and thyroid committed dose equivalent.</w:t>
      </w:r>
    </w:p>
    <w:p w:rsidR="00287227" w:rsidRDefault="0028722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f.</w:t>
      </w:r>
      <w:r>
        <w:rPr>
          <w:rFonts w:ascii="Arial" w:hAnsi="Arial" w:cs="Arial"/>
        </w:rPr>
        <w:tab/>
      </w:r>
      <w:r w:rsidR="006706E2" w:rsidRPr="00804CF7">
        <w:rPr>
          <w:rFonts w:ascii="Arial" w:hAnsi="Arial" w:cs="Arial"/>
        </w:rPr>
        <w:t>Doses should be calculated for the applicable distances where PAR considerations are made (e.g., site boundary, 2 miles radius, 5 mile radius and 10 mile radius.)</w:t>
      </w:r>
    </w:p>
    <w:p w:rsidR="00287227" w:rsidRDefault="0028722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28722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g.</w:t>
      </w:r>
      <w:r>
        <w:rPr>
          <w:rFonts w:ascii="Arial" w:hAnsi="Arial" w:cs="Arial"/>
        </w:rPr>
        <w:tab/>
      </w:r>
      <w:r w:rsidR="006706E2" w:rsidRPr="00804CF7">
        <w:rPr>
          <w:rFonts w:ascii="Arial" w:hAnsi="Arial" w:cs="Arial"/>
        </w:rPr>
        <w:t xml:space="preserve">The assumed release duration should be reasonable for the release pathway and projected plant conditions.  When technically appropriate, release duration should be modified based on plant conditions. </w:t>
      </w:r>
    </w:p>
    <w:p w:rsidR="00287227" w:rsidRDefault="0028722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006706E2" w:rsidRPr="00804CF7">
        <w:rPr>
          <w:rFonts w:ascii="Arial" w:hAnsi="Arial" w:cs="Arial"/>
        </w:rPr>
        <w:t>Dose assessment personnel should demonstrate ability to incorporate field team survey data in the refinement of dose assessments.</w:t>
      </w:r>
    </w:p>
    <w:p w:rsidR="00287227" w:rsidRDefault="00287227"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DC4473"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i.</w:t>
      </w:r>
      <w:r>
        <w:rPr>
          <w:rFonts w:ascii="Arial" w:hAnsi="Arial" w:cs="Arial"/>
        </w:rPr>
        <w:tab/>
      </w:r>
      <w:r w:rsidR="006706E2" w:rsidRPr="00804CF7">
        <w:rPr>
          <w:rFonts w:ascii="Arial" w:hAnsi="Arial" w:cs="Arial"/>
        </w:rPr>
        <w:t>Dose assessment personnel should demonstrate ability to recognize data that is outside the credible range of parameters.</w:t>
      </w:r>
    </w:p>
    <w:p w:rsidR="00182C92" w:rsidRDefault="00182C92"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6706E2" w:rsidRPr="00804CF7" w:rsidRDefault="00014044" w:rsidP="009663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j</w:t>
      </w:r>
      <w:r w:rsidR="00F95C2B">
        <w:rPr>
          <w:rFonts w:ascii="Arial" w:hAnsi="Arial" w:cs="Arial"/>
        </w:rPr>
        <w:t>.</w:t>
      </w:r>
      <w:r w:rsidR="00F95C2B">
        <w:rPr>
          <w:rFonts w:ascii="Arial" w:hAnsi="Arial" w:cs="Arial"/>
        </w:rPr>
        <w:tab/>
      </w:r>
      <w:r w:rsidR="006706E2" w:rsidRPr="00804CF7">
        <w:rPr>
          <w:rFonts w:ascii="Arial" w:hAnsi="Arial" w:cs="Arial"/>
        </w:rPr>
        <w:t xml:space="preserve">The objective is to develop scenarios that are realistic and sufficiently complex to evaluate performance ability.  </w:t>
      </w: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014044" w:rsidP="00182C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k</w:t>
      </w:r>
      <w:r w:rsidR="00182C92">
        <w:rPr>
          <w:rFonts w:ascii="Arial" w:hAnsi="Arial" w:cs="Arial"/>
        </w:rPr>
        <w:t>.</w:t>
      </w:r>
      <w:r w:rsidR="00182C92">
        <w:rPr>
          <w:rFonts w:ascii="Arial" w:hAnsi="Arial" w:cs="Arial"/>
        </w:rPr>
        <w:tab/>
      </w:r>
      <w:r w:rsidR="00562D1B" w:rsidRPr="00F83BC5">
        <w:rPr>
          <w:rFonts w:ascii="Arial" w:hAnsi="Arial" w:cs="Arial"/>
        </w:rPr>
        <w:t>Licensee p</w:t>
      </w:r>
      <w:r w:rsidR="006706E2" w:rsidRPr="00F83BC5">
        <w:rPr>
          <w:rFonts w:ascii="Arial" w:hAnsi="Arial" w:cs="Arial"/>
        </w:rPr>
        <w:t>erformance i</w:t>
      </w:r>
      <w:r w:rsidR="006706E2" w:rsidRPr="00804CF7">
        <w:rPr>
          <w:rFonts w:ascii="Arial" w:hAnsi="Arial" w:cs="Arial"/>
        </w:rPr>
        <w:t>n the following</w:t>
      </w:r>
      <w:r w:rsidR="006706E2" w:rsidRPr="00F83BC5">
        <w:rPr>
          <w:rFonts w:ascii="Arial" w:hAnsi="Arial" w:cs="Arial"/>
        </w:rPr>
        <w:t xml:space="preserve"> areas </w:t>
      </w:r>
      <w:r w:rsidR="00562D1B" w:rsidRPr="00F83BC5">
        <w:rPr>
          <w:rFonts w:ascii="Arial" w:hAnsi="Arial" w:cs="Arial"/>
        </w:rPr>
        <w:t xml:space="preserve">shall </w:t>
      </w:r>
      <w:r w:rsidR="006706E2" w:rsidRPr="00F83BC5">
        <w:rPr>
          <w:rFonts w:ascii="Arial" w:hAnsi="Arial" w:cs="Arial"/>
        </w:rPr>
        <w:t>be observed</w:t>
      </w:r>
      <w:r w:rsidR="006706E2" w:rsidRPr="00804CF7">
        <w:rPr>
          <w:rFonts w:ascii="Arial" w:hAnsi="Arial" w:cs="Arial"/>
        </w:rPr>
        <w:t xml:space="preserve"> and may provide valuable inspection information:  </w:t>
      </w:r>
    </w:p>
    <w:p w:rsidR="00F95C2B" w:rsidRDefault="00F95C2B" w:rsidP="00F95C2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6706E2" w:rsidRPr="00804CF7" w:rsidRDefault="00182C92" w:rsidP="00182C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sidR="00F95C2B">
        <w:rPr>
          <w:rFonts w:ascii="Arial" w:hAnsi="Arial" w:cs="Arial"/>
        </w:rPr>
        <w:t>.</w:t>
      </w:r>
      <w:r w:rsidR="00F95C2B">
        <w:rPr>
          <w:rFonts w:ascii="Arial" w:hAnsi="Arial" w:cs="Arial"/>
        </w:rPr>
        <w:tab/>
      </w:r>
      <w:r w:rsidR="006706E2" w:rsidRPr="00804CF7">
        <w:rPr>
          <w:rFonts w:ascii="Arial" w:hAnsi="Arial" w:cs="Arial"/>
        </w:rPr>
        <w:t>procedure usability</w:t>
      </w:r>
    </w:p>
    <w:p w:rsidR="00F95C2B" w:rsidRDefault="00F95C2B" w:rsidP="00182C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6706E2" w:rsidRPr="00804CF7" w:rsidRDefault="00182C92" w:rsidP="00182C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sidR="00F95C2B">
        <w:rPr>
          <w:rFonts w:ascii="Arial" w:hAnsi="Arial" w:cs="Arial"/>
        </w:rPr>
        <w:t>.</w:t>
      </w:r>
      <w:r w:rsidR="00F95C2B">
        <w:rPr>
          <w:rFonts w:ascii="Arial" w:hAnsi="Arial" w:cs="Arial"/>
        </w:rPr>
        <w:tab/>
      </w:r>
      <w:r w:rsidR="006706E2" w:rsidRPr="00804CF7">
        <w:rPr>
          <w:rFonts w:ascii="Arial" w:hAnsi="Arial" w:cs="Arial"/>
        </w:rPr>
        <w:t xml:space="preserve">familiarity with procedures </w:t>
      </w:r>
    </w:p>
    <w:p w:rsidR="00F95C2B" w:rsidRDefault="00F95C2B" w:rsidP="00182C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6706E2" w:rsidRDefault="00182C92" w:rsidP="00182C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sidR="00F95C2B">
        <w:rPr>
          <w:rFonts w:ascii="Arial" w:hAnsi="Arial" w:cs="Arial"/>
        </w:rPr>
        <w:t>.</w:t>
      </w:r>
      <w:r w:rsidR="00F95C2B">
        <w:rPr>
          <w:rFonts w:ascii="Arial" w:hAnsi="Arial" w:cs="Arial"/>
        </w:rPr>
        <w:tab/>
      </w:r>
      <w:r w:rsidR="006706E2" w:rsidRPr="00804CF7">
        <w:rPr>
          <w:rFonts w:ascii="Arial" w:hAnsi="Arial" w:cs="Arial"/>
        </w:rPr>
        <w:t>familiarity with equipment, displays, indications and calculational tools</w:t>
      </w:r>
    </w:p>
    <w:p w:rsidR="0090274B" w:rsidRDefault="0090274B" w:rsidP="009027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0274B" w:rsidRDefault="0090274B" w:rsidP="009027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strike/>
        </w:rPr>
      </w:pPr>
      <w:r>
        <w:rPr>
          <w:rFonts w:ascii="Arial" w:hAnsi="Arial" w:cs="Arial"/>
        </w:rPr>
        <w:tab/>
      </w:r>
      <w:r w:rsidR="00014044">
        <w:rPr>
          <w:rFonts w:ascii="Arial" w:hAnsi="Arial" w:cs="Arial"/>
        </w:rPr>
        <w:t>l</w:t>
      </w:r>
      <w:r>
        <w:rPr>
          <w:rFonts w:ascii="Arial" w:hAnsi="Arial" w:cs="Arial"/>
        </w:rPr>
        <w:t>.</w:t>
      </w:r>
      <w:r>
        <w:rPr>
          <w:rFonts w:ascii="Arial" w:hAnsi="Arial" w:cs="Arial"/>
        </w:rPr>
        <w:tab/>
      </w:r>
      <w:r w:rsidRPr="00804CF7">
        <w:rPr>
          <w:rFonts w:ascii="Arial" w:hAnsi="Arial" w:cs="Arial"/>
        </w:rPr>
        <w:t>Licensee prompting of drill participants is not a finding under the assessment process because it represents no risk significance in itself.  However, prompting could negate the validity of the drill and may create the need for another drill evaluation for the involved ERO members.</w:t>
      </w:r>
    </w:p>
    <w:p w:rsidR="006706E2" w:rsidRPr="00A914B3"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C2916" w:rsidRPr="00A914B3" w:rsidRDefault="005C2916"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914B3">
        <w:rPr>
          <w:rFonts w:ascii="Arial" w:hAnsi="Arial" w:cs="Arial"/>
        </w:rPr>
        <w:lastRenderedPageBreak/>
        <w:t>03.0</w:t>
      </w:r>
      <w:r w:rsidR="00014044">
        <w:rPr>
          <w:rFonts w:ascii="Arial" w:hAnsi="Arial" w:cs="Arial"/>
        </w:rPr>
        <w:t>4</w:t>
      </w:r>
      <w:r w:rsidR="00A914B3" w:rsidRPr="00A914B3">
        <w:rPr>
          <w:rFonts w:ascii="Arial" w:hAnsi="Arial" w:cs="Arial"/>
        </w:rPr>
        <w:tab/>
      </w:r>
      <w:r w:rsidR="00EF3E12" w:rsidRPr="00A914B3">
        <w:rPr>
          <w:rFonts w:ascii="Arial" w:hAnsi="Arial" w:cs="Arial"/>
        </w:rPr>
        <w:t>Based on early results from the ERO performance drills, the licensee may determine if additional drills need to be conducted or if the scope of the remaining drills needs to be modified.</w:t>
      </w:r>
    </w:p>
    <w:p w:rsidR="005C2916" w:rsidRPr="00A914B3" w:rsidRDefault="005C2916"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A914B3" w:rsidRDefault="00E73C6A"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914B3">
        <w:rPr>
          <w:rFonts w:ascii="Arial" w:hAnsi="Arial" w:cs="Arial"/>
        </w:rPr>
        <w:t>03.0</w:t>
      </w:r>
      <w:r w:rsidR="00014044">
        <w:rPr>
          <w:rFonts w:ascii="Arial" w:hAnsi="Arial" w:cs="Arial"/>
        </w:rPr>
        <w:t>5</w:t>
      </w:r>
      <w:r w:rsidR="00A914B3" w:rsidRPr="00A914B3">
        <w:rPr>
          <w:rFonts w:ascii="Arial" w:hAnsi="Arial" w:cs="Arial"/>
        </w:rPr>
        <w:tab/>
      </w:r>
      <w:r w:rsidR="00EF3E12" w:rsidRPr="00A914B3">
        <w:rPr>
          <w:rFonts w:ascii="Arial" w:hAnsi="Arial" w:cs="Arial"/>
        </w:rPr>
        <w:t>No inspection guidance.</w:t>
      </w:r>
    </w:p>
    <w:p w:rsidR="006706E2" w:rsidRPr="00A914B3"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6706E2" w:rsidRPr="00804CF7" w:rsidSect="00837EBA">
          <w:type w:val="continuous"/>
          <w:pgSz w:w="12240" w:h="15840" w:code="1"/>
          <w:pgMar w:top="1080" w:right="1440" w:bottom="720" w:left="1440" w:header="1080" w:footer="720" w:gutter="0"/>
          <w:pgNumType w:fmt="numberInDash"/>
          <w:cols w:space="720"/>
          <w:noEndnote/>
          <w:docGrid w:linePitch="326"/>
        </w:sectPr>
      </w:pPr>
    </w:p>
    <w:p w:rsidR="006706E2" w:rsidRPr="00804CF7" w:rsidRDefault="00F52CCD" w:rsidP="00E73C6A">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lastRenderedPageBreak/>
        <w:t>82002</w:t>
      </w:r>
      <w:r w:rsidR="006706E2" w:rsidRPr="00804CF7">
        <w:rPr>
          <w:rFonts w:ascii="Arial" w:hAnsi="Arial" w:cs="Arial"/>
        </w:rPr>
        <w:t>.0</w:t>
      </w:r>
      <w:r w:rsidR="00C77221">
        <w:rPr>
          <w:rFonts w:ascii="Arial" w:hAnsi="Arial" w:cs="Arial"/>
        </w:rPr>
        <w:t>6</w:t>
      </w:r>
      <w:r w:rsidR="006706E2" w:rsidRPr="00804CF7">
        <w:rPr>
          <w:rFonts w:ascii="Arial" w:hAnsi="Arial" w:cs="Arial"/>
        </w:rPr>
        <w:t>-04</w:t>
      </w:r>
      <w:r w:rsidR="006706E2" w:rsidRPr="00804CF7">
        <w:rPr>
          <w:rFonts w:ascii="Arial" w:hAnsi="Arial" w:cs="Arial"/>
        </w:rPr>
        <w:tab/>
        <w:t>RESOURCE ESTIMATE</w:t>
      </w:r>
    </w:p>
    <w:p w:rsidR="006706E2" w:rsidRPr="00804CF7" w:rsidRDefault="006706E2" w:rsidP="00E73C6A">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6706E2" w:rsidP="00E73C6A">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r w:rsidRPr="00804CF7">
        <w:rPr>
          <w:rFonts w:ascii="Arial" w:hAnsi="Arial" w:cs="Arial"/>
        </w:rPr>
        <w:t>It is estimated that conduct of this attachment will take 40 hours.</w:t>
      </w:r>
    </w:p>
    <w:p w:rsidR="006706E2" w:rsidRPr="00804CF7" w:rsidRDefault="006706E2" w:rsidP="00DC44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706E2" w:rsidRPr="00804CF7" w:rsidRDefault="006706E2" w:rsidP="00804C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914B3" w:rsidRDefault="006706E2" w:rsidP="00E658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sectPr w:rsidR="00A914B3" w:rsidSect="00804CF7">
          <w:type w:val="continuous"/>
          <w:pgSz w:w="12240" w:h="15840" w:code="1"/>
          <w:pgMar w:top="1080" w:right="1440" w:bottom="720" w:left="1440" w:header="720" w:footer="720" w:gutter="0"/>
          <w:cols w:space="720"/>
          <w:noEndnote/>
        </w:sectPr>
      </w:pPr>
      <w:r w:rsidRPr="00804CF7">
        <w:rPr>
          <w:rFonts w:ascii="Arial" w:hAnsi="Arial" w:cs="Arial"/>
        </w:rPr>
        <w:t>END</w:t>
      </w:r>
    </w:p>
    <w:p w:rsidR="00A914B3" w:rsidRDefault="00FD28A5" w:rsidP="00A914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lastRenderedPageBreak/>
        <w:t>Exhibi</w:t>
      </w:r>
      <w:r w:rsidR="00A914B3">
        <w:rPr>
          <w:rFonts w:ascii="Arial" w:hAnsi="Arial" w:cs="Arial"/>
        </w:rPr>
        <w:t>t 1</w:t>
      </w:r>
    </w:p>
    <w:p w:rsidR="00A914B3" w:rsidRDefault="00A914B3" w:rsidP="00A914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A914B3" w:rsidRDefault="00A914B3" w:rsidP="00A914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 xml:space="preserve">Revision History for IP </w:t>
      </w:r>
      <w:r w:rsidR="00F52CCD">
        <w:rPr>
          <w:rFonts w:ascii="Arial" w:hAnsi="Arial" w:cs="Arial"/>
        </w:rPr>
        <w:t>82002</w:t>
      </w:r>
      <w:r>
        <w:rPr>
          <w:rFonts w:ascii="Arial" w:hAnsi="Arial" w:cs="Arial"/>
        </w:rPr>
        <w:t>.06</w:t>
      </w:r>
    </w:p>
    <w:p w:rsidR="00A914B3" w:rsidRDefault="00A914B3" w:rsidP="00A914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bl>
      <w:tblPr>
        <w:tblStyle w:val="TableGrid"/>
        <w:tblW w:w="0" w:type="auto"/>
        <w:tblLook w:val="01E0"/>
      </w:tblPr>
      <w:tblGrid>
        <w:gridCol w:w="2354"/>
        <w:gridCol w:w="2354"/>
        <w:gridCol w:w="2354"/>
        <w:gridCol w:w="2354"/>
        <w:gridCol w:w="2355"/>
        <w:gridCol w:w="2355"/>
      </w:tblGrid>
      <w:tr w:rsidR="00A914B3" w:rsidTr="00160863">
        <w:tc>
          <w:tcPr>
            <w:tcW w:w="2354" w:type="dxa"/>
          </w:tcPr>
          <w:p w:rsidR="00A914B3" w:rsidRDefault="00A914B3"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Commitment Tracking Number</w:t>
            </w:r>
          </w:p>
        </w:tc>
        <w:tc>
          <w:tcPr>
            <w:tcW w:w="2354" w:type="dxa"/>
          </w:tcPr>
          <w:p w:rsidR="00A914B3" w:rsidRDefault="00A914B3"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Issue Date</w:t>
            </w:r>
          </w:p>
        </w:tc>
        <w:tc>
          <w:tcPr>
            <w:tcW w:w="2354" w:type="dxa"/>
          </w:tcPr>
          <w:p w:rsidR="00A914B3" w:rsidRDefault="00A914B3"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Description of Change</w:t>
            </w:r>
          </w:p>
        </w:tc>
        <w:tc>
          <w:tcPr>
            <w:tcW w:w="2354" w:type="dxa"/>
          </w:tcPr>
          <w:p w:rsidR="00A914B3" w:rsidRDefault="00A914B3"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Training Needed</w:t>
            </w:r>
          </w:p>
        </w:tc>
        <w:tc>
          <w:tcPr>
            <w:tcW w:w="2355" w:type="dxa"/>
          </w:tcPr>
          <w:p w:rsidR="00A914B3" w:rsidRDefault="00A914B3"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Training Completion Date</w:t>
            </w:r>
          </w:p>
        </w:tc>
        <w:tc>
          <w:tcPr>
            <w:tcW w:w="2355" w:type="dxa"/>
          </w:tcPr>
          <w:p w:rsidR="00A914B3" w:rsidRDefault="00A914B3"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Comment Resolution Accession Number</w:t>
            </w:r>
          </w:p>
        </w:tc>
      </w:tr>
      <w:tr w:rsidR="00A914B3" w:rsidTr="00160863">
        <w:tc>
          <w:tcPr>
            <w:tcW w:w="2354" w:type="dxa"/>
          </w:tcPr>
          <w:p w:rsidR="00A914B3" w:rsidRDefault="00837EBA"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4" w:type="dxa"/>
          </w:tcPr>
          <w:p w:rsidR="00A914B3" w:rsidRDefault="00837EBA"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11/08/11</w:t>
            </w:r>
          </w:p>
          <w:p w:rsidR="00837EBA" w:rsidRDefault="00837EBA"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CN 11-030</w:t>
            </w:r>
          </w:p>
          <w:p w:rsidR="00837EBA" w:rsidRDefault="00837EBA"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ML111040314</w:t>
            </w:r>
          </w:p>
        </w:tc>
        <w:tc>
          <w:tcPr>
            <w:tcW w:w="2354" w:type="dxa"/>
          </w:tcPr>
          <w:p w:rsidR="00F52CCD" w:rsidRPr="00F52CCD" w:rsidRDefault="00F52CCD" w:rsidP="00F52C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F52CCD">
              <w:rPr>
                <w:rFonts w:ascii="Arial" w:hAnsi="Arial" w:cs="Arial"/>
              </w:rPr>
              <w:t>Initial issue to support inspections of construction programs described in IMC 2504, Construction Inspection Program:  Inspection of Construction and Operational Programs.</w:t>
            </w:r>
          </w:p>
          <w:p w:rsidR="00F52CCD" w:rsidRPr="00F52CCD" w:rsidRDefault="00F52CCD" w:rsidP="00F52C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A914B3" w:rsidRDefault="00F52CCD" w:rsidP="00F52C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F52CCD">
              <w:rPr>
                <w:rFonts w:ascii="Arial" w:hAnsi="Arial" w:cs="Arial"/>
              </w:rPr>
              <w:t>Completed 4 year search of historical CNs and found no commitments related to this Inspection Procedure.</w:t>
            </w:r>
          </w:p>
        </w:tc>
        <w:tc>
          <w:tcPr>
            <w:tcW w:w="2354" w:type="dxa"/>
          </w:tcPr>
          <w:p w:rsidR="00A914B3" w:rsidRDefault="00F52CCD"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None</w:t>
            </w:r>
          </w:p>
        </w:tc>
        <w:tc>
          <w:tcPr>
            <w:tcW w:w="2355" w:type="dxa"/>
          </w:tcPr>
          <w:p w:rsidR="00A914B3" w:rsidRDefault="00F52CCD"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5" w:type="dxa"/>
          </w:tcPr>
          <w:p w:rsidR="00A914B3" w:rsidRDefault="00F52CCD" w:rsidP="001608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r>
    </w:tbl>
    <w:p w:rsidR="006706E2" w:rsidRPr="00804CF7" w:rsidRDefault="006706E2" w:rsidP="00E658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p>
    <w:sectPr w:rsidR="006706E2" w:rsidRPr="00804CF7" w:rsidSect="00837EBA">
      <w:footerReference w:type="default" r:id="rId8"/>
      <w:pgSz w:w="15840" w:h="12240" w:orient="landscape" w:code="1"/>
      <w:pgMar w:top="1440" w:right="850" w:bottom="1440" w:left="1080" w:header="108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281" w:rsidRDefault="00570281">
      <w:r>
        <w:separator/>
      </w:r>
    </w:p>
  </w:endnote>
  <w:endnote w:type="continuationSeparator" w:id="0">
    <w:p w:rsidR="00570281" w:rsidRDefault="0057028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26C" w:rsidRDefault="00B6426C">
    <w:pPr>
      <w:tabs>
        <w:tab w:val="center" w:pos="4680"/>
        <w:tab w:val="right" w:pos="9360"/>
      </w:tabs>
      <w:rPr>
        <w:rFonts w:ascii="Arial" w:hAnsi="Arial" w:cs="Arial"/>
      </w:rPr>
    </w:pPr>
    <w:r>
      <w:rPr>
        <w:rFonts w:ascii="Arial" w:hAnsi="Arial" w:cs="Arial"/>
      </w:rPr>
      <w:t xml:space="preserve">Issue Date: </w:t>
    </w:r>
    <w:r w:rsidR="00837EBA">
      <w:rPr>
        <w:rFonts w:ascii="Arial" w:hAnsi="Arial" w:cs="Arial"/>
      </w:rPr>
      <w:t>11/08/11</w:t>
    </w:r>
    <w:r>
      <w:rPr>
        <w:rFonts w:ascii="Arial" w:hAnsi="Arial" w:cs="Arial"/>
      </w:rPr>
      <w:tab/>
    </w:r>
    <w:r w:rsidR="0061372E" w:rsidRPr="00804CF7">
      <w:rPr>
        <w:rFonts w:ascii="Arial" w:hAnsi="Arial" w:cs="Arial"/>
      </w:rPr>
      <w:fldChar w:fldCharType="begin"/>
    </w:r>
    <w:r w:rsidRPr="00804CF7">
      <w:rPr>
        <w:rFonts w:ascii="Arial" w:hAnsi="Arial" w:cs="Arial"/>
      </w:rPr>
      <w:instrText xml:space="preserve">PAGE </w:instrText>
    </w:r>
    <w:r w:rsidR="0061372E" w:rsidRPr="00804CF7">
      <w:rPr>
        <w:rFonts w:ascii="Arial" w:hAnsi="Arial" w:cs="Arial"/>
      </w:rPr>
      <w:fldChar w:fldCharType="separate"/>
    </w:r>
    <w:r w:rsidR="00837EBA">
      <w:rPr>
        <w:rFonts w:ascii="Arial" w:hAnsi="Arial" w:cs="Arial"/>
        <w:noProof/>
      </w:rPr>
      <w:t>- 1 -</w:t>
    </w:r>
    <w:r w:rsidR="0061372E" w:rsidRPr="00804CF7">
      <w:rPr>
        <w:rFonts w:ascii="Arial" w:hAnsi="Arial" w:cs="Arial"/>
      </w:rPr>
      <w:fldChar w:fldCharType="end"/>
    </w:r>
    <w:r>
      <w:rPr>
        <w:rFonts w:ascii="Arial" w:hAnsi="Arial" w:cs="Arial"/>
      </w:rPr>
      <w:t xml:space="preserve"> </w:t>
    </w:r>
    <w:r w:rsidRPr="00804CF7">
      <w:rPr>
        <w:rFonts w:ascii="Arial" w:hAnsi="Arial" w:cs="Arial"/>
      </w:rPr>
      <w:tab/>
    </w:r>
    <w:r w:rsidR="00F52CCD">
      <w:rPr>
        <w:rFonts w:ascii="Arial" w:hAnsi="Arial" w:cs="Arial"/>
      </w:rPr>
      <w:t>82002</w:t>
    </w:r>
    <w:r w:rsidRPr="00804CF7">
      <w:rPr>
        <w:rFonts w:ascii="Arial" w:hAnsi="Arial" w:cs="Arial"/>
      </w:rPr>
      <w:t>.0</w:t>
    </w:r>
    <w:r>
      <w:rPr>
        <w:rFonts w:ascii="Arial" w:hAnsi="Arial" w:cs="Arial"/>
      </w:rPr>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26C" w:rsidRDefault="00B6426C" w:rsidP="00A914B3">
    <w:pPr>
      <w:tabs>
        <w:tab w:val="center" w:pos="6480"/>
        <w:tab w:val="right" w:pos="13860"/>
      </w:tabs>
      <w:rPr>
        <w:rFonts w:ascii="Arial" w:hAnsi="Arial" w:cs="Arial"/>
      </w:rPr>
    </w:pPr>
    <w:r>
      <w:rPr>
        <w:rFonts w:ascii="Arial" w:hAnsi="Arial" w:cs="Arial"/>
      </w:rPr>
      <w:t xml:space="preserve">Issue Date: </w:t>
    </w:r>
    <w:r w:rsidR="00837EBA">
      <w:rPr>
        <w:rFonts w:ascii="Arial" w:hAnsi="Arial" w:cs="Arial"/>
      </w:rPr>
      <w:t>11/08/11</w:t>
    </w:r>
    <w:r>
      <w:rPr>
        <w:rFonts w:ascii="Arial" w:hAnsi="Arial" w:cs="Arial"/>
      </w:rPr>
      <w:tab/>
    </w:r>
    <w:r w:rsidR="00FD28A5">
      <w:rPr>
        <w:rFonts w:ascii="Arial" w:hAnsi="Arial" w:cs="Arial"/>
      </w:rPr>
      <w:t>E1</w:t>
    </w:r>
    <w:r>
      <w:rPr>
        <w:rFonts w:ascii="Arial" w:hAnsi="Arial" w:cs="Arial"/>
      </w:rPr>
      <w:t>-</w:t>
    </w:r>
    <w:r w:rsidR="0061372E" w:rsidRPr="00804CF7">
      <w:rPr>
        <w:rFonts w:ascii="Arial" w:hAnsi="Arial" w:cs="Arial"/>
      </w:rPr>
      <w:fldChar w:fldCharType="begin"/>
    </w:r>
    <w:r w:rsidRPr="00804CF7">
      <w:rPr>
        <w:rFonts w:ascii="Arial" w:hAnsi="Arial" w:cs="Arial"/>
      </w:rPr>
      <w:instrText xml:space="preserve">PAGE </w:instrText>
    </w:r>
    <w:r w:rsidR="0061372E" w:rsidRPr="00804CF7">
      <w:rPr>
        <w:rFonts w:ascii="Arial" w:hAnsi="Arial" w:cs="Arial"/>
      </w:rPr>
      <w:fldChar w:fldCharType="separate"/>
    </w:r>
    <w:r w:rsidR="00837EBA">
      <w:rPr>
        <w:rFonts w:ascii="Arial" w:hAnsi="Arial" w:cs="Arial"/>
        <w:noProof/>
      </w:rPr>
      <w:t>1</w:t>
    </w:r>
    <w:r w:rsidR="0061372E" w:rsidRPr="00804CF7">
      <w:rPr>
        <w:rFonts w:ascii="Arial" w:hAnsi="Arial" w:cs="Arial"/>
      </w:rPr>
      <w:fldChar w:fldCharType="end"/>
    </w:r>
    <w:r>
      <w:rPr>
        <w:rFonts w:ascii="Arial" w:hAnsi="Arial" w:cs="Arial"/>
      </w:rPr>
      <w:t xml:space="preserve"> </w:t>
    </w:r>
    <w:r>
      <w:rPr>
        <w:rFonts w:ascii="Arial" w:hAnsi="Arial" w:cs="Arial"/>
      </w:rPr>
      <w:tab/>
    </w:r>
    <w:r w:rsidR="00F52CCD">
      <w:rPr>
        <w:rFonts w:ascii="Arial" w:hAnsi="Arial" w:cs="Arial"/>
      </w:rPr>
      <w:t>82002</w:t>
    </w:r>
    <w:r w:rsidRPr="00804CF7">
      <w:rPr>
        <w:rFonts w:ascii="Arial" w:hAnsi="Arial" w:cs="Arial"/>
      </w:rPr>
      <w:t>.0</w:t>
    </w:r>
    <w:r>
      <w:rPr>
        <w:rFonts w:ascii="Arial" w:hAnsi="Arial" w:cs="Arial"/>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281" w:rsidRDefault="00570281">
      <w:r>
        <w:separator/>
      </w:r>
    </w:p>
  </w:footnote>
  <w:footnote w:type="continuationSeparator" w:id="0">
    <w:p w:rsidR="00570281" w:rsidRDefault="005702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A422F"/>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20AF113C"/>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4ECD50A8"/>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51D77EF8"/>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6706E2"/>
    <w:rsid w:val="00014044"/>
    <w:rsid w:val="00054307"/>
    <w:rsid w:val="00061F68"/>
    <w:rsid w:val="00094932"/>
    <w:rsid w:val="000B5E2C"/>
    <w:rsid w:val="000F4C47"/>
    <w:rsid w:val="001012B3"/>
    <w:rsid w:val="001475C6"/>
    <w:rsid w:val="00160863"/>
    <w:rsid w:val="0017025A"/>
    <w:rsid w:val="00182C92"/>
    <w:rsid w:val="001B2B87"/>
    <w:rsid w:val="0022628E"/>
    <w:rsid w:val="00245A73"/>
    <w:rsid w:val="002826E8"/>
    <w:rsid w:val="00287227"/>
    <w:rsid w:val="002A6DEC"/>
    <w:rsid w:val="002D7462"/>
    <w:rsid w:val="00325263"/>
    <w:rsid w:val="00337842"/>
    <w:rsid w:val="0034424D"/>
    <w:rsid w:val="003B3CE0"/>
    <w:rsid w:val="00443090"/>
    <w:rsid w:val="004E1920"/>
    <w:rsid w:val="00562D1B"/>
    <w:rsid w:val="00570281"/>
    <w:rsid w:val="00591634"/>
    <w:rsid w:val="005A2E40"/>
    <w:rsid w:val="005A7852"/>
    <w:rsid w:val="005C2916"/>
    <w:rsid w:val="005D40A0"/>
    <w:rsid w:val="005D6E78"/>
    <w:rsid w:val="005E7194"/>
    <w:rsid w:val="00601656"/>
    <w:rsid w:val="0061372E"/>
    <w:rsid w:val="006413D5"/>
    <w:rsid w:val="006706E2"/>
    <w:rsid w:val="006A2C8B"/>
    <w:rsid w:val="00750E26"/>
    <w:rsid w:val="007C6200"/>
    <w:rsid w:val="007E09EB"/>
    <w:rsid w:val="007E136C"/>
    <w:rsid w:val="00804CF7"/>
    <w:rsid w:val="00837EBA"/>
    <w:rsid w:val="00870940"/>
    <w:rsid w:val="0088702A"/>
    <w:rsid w:val="008A4720"/>
    <w:rsid w:val="008E768F"/>
    <w:rsid w:val="008F54F0"/>
    <w:rsid w:val="0090274B"/>
    <w:rsid w:val="00934EC3"/>
    <w:rsid w:val="009416C1"/>
    <w:rsid w:val="009508F5"/>
    <w:rsid w:val="00966332"/>
    <w:rsid w:val="00995EBF"/>
    <w:rsid w:val="00A07C1F"/>
    <w:rsid w:val="00A23DDA"/>
    <w:rsid w:val="00A914B3"/>
    <w:rsid w:val="00AA3F36"/>
    <w:rsid w:val="00AB6428"/>
    <w:rsid w:val="00AC7E0F"/>
    <w:rsid w:val="00AF236E"/>
    <w:rsid w:val="00B20E39"/>
    <w:rsid w:val="00B47B20"/>
    <w:rsid w:val="00B6426C"/>
    <w:rsid w:val="00B9771A"/>
    <w:rsid w:val="00BA0F52"/>
    <w:rsid w:val="00BD0E3E"/>
    <w:rsid w:val="00C216B4"/>
    <w:rsid w:val="00C77221"/>
    <w:rsid w:val="00C96D9C"/>
    <w:rsid w:val="00CD0CB2"/>
    <w:rsid w:val="00CD5950"/>
    <w:rsid w:val="00CD5DF5"/>
    <w:rsid w:val="00CF2FA3"/>
    <w:rsid w:val="00D0448E"/>
    <w:rsid w:val="00D22903"/>
    <w:rsid w:val="00D75618"/>
    <w:rsid w:val="00D916AB"/>
    <w:rsid w:val="00DA1C8E"/>
    <w:rsid w:val="00DB3840"/>
    <w:rsid w:val="00DC4473"/>
    <w:rsid w:val="00DE03E4"/>
    <w:rsid w:val="00E16495"/>
    <w:rsid w:val="00E43A45"/>
    <w:rsid w:val="00E50B25"/>
    <w:rsid w:val="00E65809"/>
    <w:rsid w:val="00E72D52"/>
    <w:rsid w:val="00E73C6A"/>
    <w:rsid w:val="00E90549"/>
    <w:rsid w:val="00EE169A"/>
    <w:rsid w:val="00EE19CE"/>
    <w:rsid w:val="00EF3E12"/>
    <w:rsid w:val="00F31581"/>
    <w:rsid w:val="00F52CCD"/>
    <w:rsid w:val="00F83BC5"/>
    <w:rsid w:val="00F92E3E"/>
    <w:rsid w:val="00F95C2B"/>
    <w:rsid w:val="00FD2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08F5"/>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508F5"/>
  </w:style>
  <w:style w:type="paragraph" w:styleId="Header">
    <w:name w:val="header"/>
    <w:basedOn w:val="Normal"/>
    <w:rsid w:val="00804CF7"/>
    <w:pPr>
      <w:tabs>
        <w:tab w:val="center" w:pos="4320"/>
        <w:tab w:val="right" w:pos="8640"/>
      </w:tabs>
    </w:pPr>
  </w:style>
  <w:style w:type="paragraph" w:styleId="Footer">
    <w:name w:val="footer"/>
    <w:basedOn w:val="Normal"/>
    <w:rsid w:val="00804CF7"/>
    <w:pPr>
      <w:tabs>
        <w:tab w:val="center" w:pos="4320"/>
        <w:tab w:val="right" w:pos="8640"/>
      </w:tabs>
    </w:pPr>
  </w:style>
  <w:style w:type="paragraph" w:styleId="DocumentMap">
    <w:name w:val="Document Map"/>
    <w:basedOn w:val="Normal"/>
    <w:semiHidden/>
    <w:rsid w:val="00E65809"/>
    <w:pPr>
      <w:shd w:val="clear" w:color="auto" w:fill="000080"/>
    </w:pPr>
    <w:rPr>
      <w:rFonts w:ascii="Tahoma" w:hAnsi="Tahoma" w:cs="Tahoma"/>
      <w:sz w:val="20"/>
      <w:szCs w:val="20"/>
    </w:rPr>
  </w:style>
  <w:style w:type="paragraph" w:styleId="BalloonText">
    <w:name w:val="Balloon Text"/>
    <w:basedOn w:val="Normal"/>
    <w:semiHidden/>
    <w:rsid w:val="00934EC3"/>
    <w:rPr>
      <w:rFonts w:ascii="Tahoma" w:hAnsi="Tahoma" w:cs="Tahoma"/>
      <w:sz w:val="16"/>
      <w:szCs w:val="16"/>
    </w:rPr>
  </w:style>
  <w:style w:type="character" w:styleId="CommentReference">
    <w:name w:val="annotation reference"/>
    <w:basedOn w:val="DefaultParagraphFont"/>
    <w:semiHidden/>
    <w:rsid w:val="00934EC3"/>
    <w:rPr>
      <w:sz w:val="16"/>
      <w:szCs w:val="16"/>
    </w:rPr>
  </w:style>
  <w:style w:type="paragraph" w:styleId="CommentText">
    <w:name w:val="annotation text"/>
    <w:basedOn w:val="Normal"/>
    <w:semiHidden/>
    <w:rsid w:val="00934EC3"/>
    <w:rPr>
      <w:sz w:val="20"/>
      <w:szCs w:val="20"/>
    </w:rPr>
  </w:style>
  <w:style w:type="paragraph" w:styleId="CommentSubject">
    <w:name w:val="annotation subject"/>
    <w:basedOn w:val="CommentText"/>
    <w:next w:val="CommentText"/>
    <w:semiHidden/>
    <w:rsid w:val="00934EC3"/>
    <w:rPr>
      <w:b/>
      <w:bCs/>
    </w:rPr>
  </w:style>
  <w:style w:type="table" w:styleId="TableGrid">
    <w:name w:val="Table Grid"/>
    <w:basedOn w:val="TableNormal"/>
    <w:rsid w:val="00A914B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9469598">
      <w:bodyDiv w:val="1"/>
      <w:marLeft w:val="0"/>
      <w:marRight w:val="0"/>
      <w:marTop w:val="0"/>
      <w:marBottom w:val="0"/>
      <w:divBdr>
        <w:top w:val="none" w:sz="0" w:space="0" w:color="auto"/>
        <w:left w:val="none" w:sz="0" w:space="0" w:color="auto"/>
        <w:bottom w:val="none" w:sz="0" w:space="0" w:color="auto"/>
        <w:right w:val="none" w:sz="0" w:space="0" w:color="auto"/>
      </w:divBdr>
    </w:div>
    <w:div w:id="632758451">
      <w:bodyDiv w:val="1"/>
      <w:marLeft w:val="0"/>
      <w:marRight w:val="0"/>
      <w:marTop w:val="0"/>
      <w:marBottom w:val="0"/>
      <w:divBdr>
        <w:top w:val="none" w:sz="0" w:space="0" w:color="auto"/>
        <w:left w:val="none" w:sz="0" w:space="0" w:color="auto"/>
        <w:bottom w:val="none" w:sz="0" w:space="0" w:color="auto"/>
        <w:right w:val="none" w:sz="0" w:space="0" w:color="auto"/>
      </w:divBdr>
    </w:div>
    <w:div w:id="172178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1059</Words>
  <Characters>6039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ATTACHMENT XXXXX</vt:lpstr>
    </vt:vector>
  </TitlesOfParts>
  <Company/>
  <LinksUpToDate>false</LinksUpToDate>
  <CharactersWithSpaces>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XXXXX</dc:title>
  <dc:subject/>
  <dc:creator>Document Conversion</dc:creator>
  <cp:keywords/>
  <dc:description/>
  <cp:lastModifiedBy>btc1</cp:lastModifiedBy>
  <cp:revision>2</cp:revision>
  <cp:lastPrinted>2010-09-29T19:28:00Z</cp:lastPrinted>
  <dcterms:created xsi:type="dcterms:W3CDTF">2011-11-08T19:12:00Z</dcterms:created>
  <dcterms:modified xsi:type="dcterms:W3CDTF">2011-11-08T19:12:00Z</dcterms:modified>
</cp:coreProperties>
</file>